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2599A" w14:textId="77777777" w:rsidR="00CB1F78" w:rsidRDefault="00C244DC" w:rsidP="00CB1F78">
      <w:pPr>
        <w:pStyle w:val="Nagwek1"/>
        <w:shd w:val="clear" w:color="auto" w:fill="C6D9F1" w:themeFill="text2" w:themeFillTint="33"/>
        <w:spacing w:before="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CB1F78">
        <w:rPr>
          <w:rFonts w:cstheme="minorHAnsi"/>
          <w:color w:val="000000" w:themeColor="text1"/>
          <w:sz w:val="20"/>
          <w:szCs w:val="20"/>
        </w:rPr>
        <w:t xml:space="preserve"> </w:t>
      </w:r>
    </w:p>
    <w:p w14:paraId="3052262C" w14:textId="1F3EB1CA" w:rsidR="009A4EA9" w:rsidRPr="00156D62" w:rsidRDefault="00CB1F78" w:rsidP="00CB1F78">
      <w:pPr>
        <w:pStyle w:val="Nagwek1"/>
        <w:shd w:val="clear" w:color="auto" w:fill="C6D9F1" w:themeFill="text2" w:themeFillTint="33"/>
        <w:spacing w:before="0"/>
        <w:rPr>
          <w:rFonts w:cstheme="minorHAnsi"/>
          <w:color w:val="000000" w:themeColor="text1"/>
          <w:sz w:val="20"/>
          <w:szCs w:val="20"/>
        </w:rPr>
      </w:pPr>
      <w:r w:rsidRPr="00CB1F78">
        <w:rPr>
          <w:rFonts w:cstheme="minorHAnsi"/>
          <w:color w:val="000000" w:themeColor="text1"/>
          <w:sz w:val="20"/>
          <w:szCs w:val="20"/>
        </w:rPr>
        <w:t>POST/DYS/OLD/GZ/02401/2025</w:t>
      </w:r>
      <w:r>
        <w:rPr>
          <w:rFonts w:cstheme="minorHAnsi"/>
          <w:color w:val="000000" w:themeColor="text1"/>
          <w:sz w:val="20"/>
          <w:szCs w:val="20"/>
        </w:rPr>
        <w:t xml:space="preserve"> </w:t>
      </w:r>
      <w:proofErr w:type="spellStart"/>
      <w:r>
        <w:rPr>
          <w:rFonts w:cstheme="minorHAnsi"/>
          <w:color w:val="000000" w:themeColor="text1"/>
          <w:sz w:val="20"/>
          <w:szCs w:val="20"/>
        </w:rPr>
        <w:t>cz</w:t>
      </w:r>
      <w:proofErr w:type="spellEnd"/>
      <w:r>
        <w:rPr>
          <w:rFonts w:cstheme="minorHAnsi"/>
          <w:color w:val="000000" w:themeColor="text1"/>
          <w:sz w:val="20"/>
          <w:szCs w:val="20"/>
        </w:rPr>
        <w:t xml:space="preserve"> 2</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75E7D75A" w:rsidR="00821178" w:rsidRPr="006013CD" w:rsidRDefault="005A7035" w:rsidP="006013CD">
      <w:pPr>
        <w:pStyle w:val="Akapitzlist"/>
        <w:numPr>
          <w:ilvl w:val="1"/>
          <w:numId w:val="2"/>
        </w:numPr>
        <w:spacing w:before="120" w:line="276" w:lineRule="auto"/>
        <w:outlineLvl w:val="0"/>
        <w:rPr>
          <w:rFonts w:asciiTheme="minorHAnsi" w:hAnsiTheme="minorHAnsi" w:cstheme="minorHAnsi"/>
          <w:sz w:val="20"/>
          <w:u w:val="single"/>
        </w:rPr>
      </w:pPr>
      <w:r w:rsidRPr="006013CD">
        <w:rPr>
          <w:rFonts w:asciiTheme="minorHAnsi" w:hAnsiTheme="minorHAnsi" w:cstheme="minorHAnsi"/>
          <w:sz w:val="20"/>
        </w:rPr>
        <w:t>Przedmiotem postępowania zakupowego j</w:t>
      </w:r>
      <w:r w:rsidR="00821178" w:rsidRPr="006013CD">
        <w:rPr>
          <w:rFonts w:asciiTheme="minorHAnsi" w:hAnsiTheme="minorHAnsi" w:cstheme="minorHAnsi"/>
          <w:sz w:val="20"/>
        </w:rPr>
        <w:t xml:space="preserve">est </w:t>
      </w:r>
      <w:r w:rsidR="00E34752" w:rsidRPr="006013CD">
        <w:rPr>
          <w:rFonts w:asciiTheme="minorHAnsi" w:hAnsiTheme="minorHAnsi" w:cstheme="minorHAnsi"/>
          <w:sz w:val="20"/>
        </w:rPr>
        <w:t xml:space="preserve">opracowanie dokumentacji </w:t>
      </w:r>
      <w:r w:rsidR="00474FFF" w:rsidRPr="006013CD">
        <w:rPr>
          <w:rFonts w:asciiTheme="minorHAnsi" w:hAnsiTheme="minorHAnsi" w:cstheme="minorHAnsi"/>
          <w:sz w:val="20"/>
        </w:rPr>
        <w:t>projektowej w branży elektroenergetyczne</w:t>
      </w:r>
      <w:r w:rsidR="008B2790" w:rsidRPr="006013CD">
        <w:rPr>
          <w:rFonts w:asciiTheme="minorHAnsi" w:hAnsiTheme="minorHAnsi" w:cstheme="minorHAnsi"/>
          <w:sz w:val="20"/>
        </w:rPr>
        <w:t>j na terenie działania OŁD w RE</w:t>
      </w:r>
      <w:r w:rsidR="00474FFF" w:rsidRPr="006013CD">
        <w:rPr>
          <w:rFonts w:asciiTheme="minorHAnsi" w:hAnsiTheme="minorHAnsi" w:cstheme="minorHAnsi"/>
          <w:sz w:val="20"/>
        </w:rPr>
        <w:t xml:space="preserve"> </w:t>
      </w:r>
      <w:r w:rsidR="006013CD" w:rsidRPr="006013CD">
        <w:rPr>
          <w:rFonts w:asciiTheme="minorHAnsi" w:hAnsiTheme="minorHAnsi" w:cstheme="minorHAnsi"/>
          <w:b/>
          <w:sz w:val="20"/>
        </w:rPr>
        <w:t>Łódź</w:t>
      </w:r>
      <w:r w:rsidR="00474FFF" w:rsidRPr="006013CD">
        <w:rPr>
          <w:rFonts w:asciiTheme="minorHAnsi" w:hAnsiTheme="minorHAnsi" w:cstheme="minorHAnsi"/>
          <w:sz w:val="20"/>
        </w:rPr>
        <w:t xml:space="preserve"> </w:t>
      </w:r>
      <w:r w:rsidR="008B2790" w:rsidRPr="006013CD">
        <w:rPr>
          <w:rFonts w:asciiTheme="minorHAnsi" w:hAnsiTheme="minorHAnsi" w:cstheme="minorHAnsi"/>
          <w:sz w:val="20"/>
        </w:rPr>
        <w:t xml:space="preserve">dla zadania </w:t>
      </w:r>
      <w:r w:rsidR="00574BD8" w:rsidRPr="006013CD">
        <w:rPr>
          <w:rFonts w:asciiTheme="minorHAnsi" w:hAnsiTheme="minorHAnsi" w:cstheme="minorHAnsi"/>
          <w:sz w:val="20"/>
        </w:rPr>
        <w:t>pn. </w:t>
      </w:r>
      <w:r w:rsidR="00474FFF" w:rsidRPr="006013CD">
        <w:rPr>
          <w:rFonts w:asciiTheme="minorHAnsi" w:hAnsiTheme="minorHAnsi" w:cstheme="minorHAnsi"/>
          <w:sz w:val="20"/>
        </w:rPr>
        <w:t>„</w:t>
      </w:r>
      <w:r w:rsidR="006013CD" w:rsidRPr="006013CD">
        <w:rPr>
          <w:rFonts w:asciiTheme="minorHAnsi" w:hAnsiTheme="minorHAnsi" w:cstheme="minorHAnsi"/>
          <w:b/>
          <w:sz w:val="20"/>
        </w:rPr>
        <w:t>Przyłączenie do sieci budynku wielorodzinnego wraz z garażem podziemnym, Łódź, ul. Pabianicka 5/13 dz. 281</w:t>
      </w:r>
      <w:r w:rsidR="008B2790" w:rsidRPr="006013CD">
        <w:rPr>
          <w:rFonts w:asciiTheme="minorHAnsi" w:hAnsiTheme="minorHAnsi" w:cstheme="minorHAnsi"/>
          <w:sz w:val="20"/>
        </w:rPr>
        <w:t>” –</w:t>
      </w:r>
      <w:r w:rsidR="00474FFF" w:rsidRPr="006013CD">
        <w:rPr>
          <w:rFonts w:asciiTheme="minorHAnsi" w:hAnsiTheme="minorHAnsi" w:cstheme="minorHAnsi"/>
          <w:sz w:val="20"/>
        </w:rPr>
        <w:t xml:space="preserve"> zgodnie z załącznikiem nr </w:t>
      </w:r>
      <w:r w:rsidR="00474FFF" w:rsidRPr="006013CD">
        <w:rPr>
          <w:rFonts w:asciiTheme="minorHAnsi" w:hAnsiTheme="minorHAnsi" w:cstheme="minorHAnsi"/>
          <w:b/>
          <w:sz w:val="20"/>
        </w:rPr>
        <w:t>1.</w:t>
      </w:r>
      <w:r w:rsidR="004D00F1" w:rsidRPr="006013CD">
        <w:rPr>
          <w:rFonts w:asciiTheme="minorHAnsi" w:hAnsiTheme="minorHAnsi" w:cstheme="minorHAnsi"/>
          <w:b/>
          <w:sz w:val="20"/>
        </w:rPr>
        <w:t>7</w:t>
      </w:r>
      <w:r w:rsidR="00474FFF" w:rsidRPr="006013CD">
        <w:rPr>
          <w:rFonts w:asciiTheme="minorHAnsi" w:hAnsiTheme="minorHAnsi" w:cstheme="minorHAnsi"/>
          <w:b/>
          <w:sz w:val="20"/>
        </w:rPr>
        <w:t xml:space="preserve"> do SWZ</w:t>
      </w:r>
      <w:r w:rsidR="00BC792F" w:rsidRPr="006013CD">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bookmarkStart w:id="2" w:name="_GoBack"/>
      <w:r w:rsidRPr="005A7035">
        <w:rPr>
          <w:rFonts w:asciiTheme="minorHAnsi" w:hAnsiTheme="minorHAnsi" w:cstheme="minorHAnsi"/>
          <w:sz w:val="20"/>
        </w:rPr>
        <w:t>w dokumentacji.</w:t>
      </w:r>
    </w:p>
    <w:bookmarkEnd w:id="2"/>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494CEF4F" w:rsidR="00BC792F" w:rsidRPr="00BC792F" w:rsidRDefault="006013CD" w:rsidP="00A473BE">
      <w:pPr>
        <w:pStyle w:val="Akapitzlist"/>
        <w:spacing w:before="120" w:line="276" w:lineRule="auto"/>
        <w:ind w:left="284"/>
        <w:outlineLvl w:val="0"/>
        <w:rPr>
          <w:rFonts w:ascii="Calibri" w:hAnsi="Calibri" w:cs="Calibri"/>
          <w:b/>
          <w:sz w:val="20"/>
        </w:rPr>
      </w:pPr>
      <w:r w:rsidRPr="006013CD">
        <w:rPr>
          <w:rFonts w:ascii="Calibri" w:hAnsi="Calibri" w:cs="Calibri"/>
          <w:b/>
          <w:sz w:val="20"/>
        </w:rPr>
        <w:t>7 miesięcy</w:t>
      </w:r>
      <w:r w:rsidR="00474FFF" w:rsidRPr="006013CD">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 xml:space="preserve">owego dokumentacji. </w:t>
      </w:r>
      <w:r w:rsidR="00574BD8">
        <w:rPr>
          <w:rFonts w:asciiTheme="minorHAnsi" w:hAnsiTheme="minorHAnsi" w:cstheme="minorHAnsi"/>
          <w:sz w:val="20"/>
        </w:rPr>
        <w:lastRenderedPageBreak/>
        <w:t>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 xml:space="preserve">porozumienia o ustanowienie nieodpłatnej służebności </w:t>
      </w:r>
      <w:proofErr w:type="spellStart"/>
      <w:r w:rsidR="005A20E4" w:rsidRPr="005A20E4">
        <w:rPr>
          <w:rFonts w:asciiTheme="minorHAnsi" w:hAnsiTheme="minorHAnsi" w:cstheme="minorHAnsi"/>
          <w:color w:val="00B0F0"/>
          <w:sz w:val="20"/>
        </w:rPr>
        <w:t>przesyłu</w:t>
      </w:r>
      <w:proofErr w:type="spellEnd"/>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 xml:space="preserve">Wzór porozumienia o ustanowienie odpłatnej służebności </w:t>
      </w:r>
      <w:proofErr w:type="spellStart"/>
      <w:r w:rsidR="005A20E4" w:rsidRPr="005A20E4">
        <w:rPr>
          <w:rFonts w:asciiTheme="minorHAnsi" w:hAnsiTheme="minorHAnsi" w:cstheme="minorHAnsi"/>
          <w:color w:val="00B0F0"/>
          <w:sz w:val="20"/>
        </w:rPr>
        <w:t>przesyłu</w:t>
      </w:r>
      <w:proofErr w:type="spellEnd"/>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AC310B" w:rsidRDefault="00BC792F"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1.8 – Mapka podgl</w:t>
      </w:r>
      <w:r w:rsidR="003A3376" w:rsidRPr="00AC310B">
        <w:rPr>
          <w:rFonts w:asciiTheme="minorHAnsi" w:hAnsiTheme="minorHAnsi" w:cstheme="minorHAnsi"/>
          <w:color w:val="FF0000"/>
          <w:sz w:val="20"/>
        </w:rPr>
        <w:t>ą</w:t>
      </w:r>
      <w:r w:rsidRPr="00AC310B">
        <w:rPr>
          <w:rFonts w:asciiTheme="minorHAnsi" w:hAnsiTheme="minorHAnsi" w:cstheme="minorHAnsi"/>
          <w:color w:val="FF0000"/>
          <w:sz w:val="20"/>
        </w:rPr>
        <w:t>dowa</w:t>
      </w:r>
    </w:p>
    <w:p w14:paraId="57A1A319" w14:textId="41A2D103" w:rsidR="00AC310B" w:rsidRDefault="00AC310B"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1.9 – Warunki przyłączenia</w:t>
      </w:r>
    </w:p>
    <w:p w14:paraId="1E394313" w14:textId="7C4A5EB8" w:rsidR="00F0010F" w:rsidRPr="00AC310B" w:rsidRDefault="00F0010F" w:rsidP="00DA054A">
      <w:pPr>
        <w:rPr>
          <w:rFonts w:asciiTheme="minorHAnsi" w:hAnsiTheme="minorHAnsi" w:cstheme="minorHAnsi"/>
          <w:color w:val="FF0000"/>
          <w:sz w:val="20"/>
        </w:rPr>
      </w:pPr>
      <w:r>
        <w:rPr>
          <w:rFonts w:asciiTheme="minorHAnsi" w:hAnsiTheme="minorHAnsi" w:cstheme="minorHAnsi"/>
          <w:color w:val="FF0000"/>
          <w:sz w:val="20"/>
        </w:rPr>
        <w:t xml:space="preserve">Załącznik nr 1.10 – </w:t>
      </w:r>
      <w:r w:rsidRPr="00F0010F">
        <w:rPr>
          <w:rFonts w:asciiTheme="minorHAnsi" w:hAnsiTheme="minorHAnsi" w:cstheme="minorHAnsi"/>
          <w:color w:val="FF0000"/>
          <w:sz w:val="20"/>
        </w:rPr>
        <w:t>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05463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B1F78">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B1F78">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3CD"/>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1F78"/>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2 do SWZ - opis przedmiotu zamówienia.docx</dmsv2BaseFileName>
    <dmsv2BaseDisplayName xmlns="http://schemas.microsoft.com/sharepoint/v3">Załącznik nr 1 cz 2 do SWZ - opis przedmiotu zamówienia</dmsv2BaseDisplayName>
    <dmsv2SWPP2ObjectNumber xmlns="http://schemas.microsoft.com/sharepoint/v3">POST/DYS/OLD/GZ/02401/2025                        </dmsv2SWPP2ObjectNumber>
    <dmsv2SWPP2SumMD5 xmlns="http://schemas.microsoft.com/sharepoint/v3">74e258cc9b464eb2562dbc53adba622e</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22789974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XD3KHSRJV2AP-496110365-19933</_dlc_DocId>
    <_dlc_DocIdUrl xmlns="a19cb1c7-c5c7-46d4-85ae-d83685407bba">
      <Url>https://swpp2.dms.gkpge.pl/sites/38/_layouts/15/DocIdRedir.aspx?ID=XD3KHSRJV2AP-496110365-19933</Url>
      <Description>XD3KHSRJV2AP-496110365-19933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96E9605-3CC5-42A5-BC87-42300B97B98F}"/>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E9A1FFC-D7A9-4813-99AE-2A9ACE9B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5251</Words>
  <Characters>31510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10</cp:revision>
  <cp:lastPrinted>2021-02-26T13:14:00Z</cp:lastPrinted>
  <dcterms:created xsi:type="dcterms:W3CDTF">2024-12-03T12:37:00Z</dcterms:created>
  <dcterms:modified xsi:type="dcterms:W3CDTF">2025-06-25T12:01:00Z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4b151a2f-773f-4e4a-ba39-7d276e4f7154</vt:lpwstr>
  </property>
</Properties>
</file>